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7012AF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</w:t>
      </w:r>
      <w:ins w:id="0" w:author="Anna Andrzejewska-Pasiut" w:date="2025-11-03T11:41:00Z" w16du:dateUtc="2025-11-03T10:41:00Z">
        <w:r w:rsidR="00A37734">
          <w:rPr>
            <w:rFonts w:ascii="Cambria" w:eastAsia="Times New Roman" w:hAnsi="Cambria" w:cs="Arial"/>
            <w:bCs/>
            <w:i/>
            <w:iCs/>
            <w:lang w:eastAsia="pl-PL"/>
          </w:rPr>
          <w:t>Nadleśnictwa Kamienna Góra</w:t>
        </w:r>
      </w:ins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__________________________________________ w roku </w:t>
      </w:r>
      <w:ins w:id="1" w:author="Anna Andrzejewska-Pasiut" w:date="2025-11-03T11:41:00Z" w16du:dateUtc="2025-11-03T10:41:00Z">
        <w:r w:rsidR="00A37734">
          <w:rPr>
            <w:rFonts w:ascii="Cambria" w:eastAsia="Times New Roman" w:hAnsi="Cambria" w:cs="Arial"/>
            <w:bCs/>
            <w:i/>
            <w:iCs/>
            <w:lang w:eastAsia="pl-PL"/>
          </w:rPr>
          <w:t>2026</w:t>
        </w:r>
      </w:ins>
      <w:r w:rsidRPr="00D25B65">
        <w:rPr>
          <w:rFonts w:ascii="Cambria" w:eastAsia="Times New Roman" w:hAnsi="Cambria" w:cs="Arial"/>
          <w:bCs/>
          <w:i/>
          <w:iCs/>
          <w:lang w:eastAsia="pl-PL"/>
        </w:rPr>
        <w:t>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43743043"/>
      <w:bookmarkStart w:id="9" w:name="_Hlk43743063"/>
      <w:bookmarkStart w:id="10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1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8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9"/>
      <w:bookmarkEnd w:id="11"/>
    </w:p>
    <w:bookmarkEnd w:id="10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1075B" w14:textId="77777777" w:rsidR="00613086" w:rsidRDefault="00613086" w:rsidP="00A2664D">
      <w:pPr>
        <w:spacing w:after="0" w:line="240" w:lineRule="auto"/>
      </w:pPr>
      <w:r>
        <w:separator/>
      </w:r>
    </w:p>
  </w:endnote>
  <w:endnote w:type="continuationSeparator" w:id="0">
    <w:p w14:paraId="353C3BEA" w14:textId="77777777" w:rsidR="00613086" w:rsidRDefault="0061308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94C91" w14:textId="77777777" w:rsidR="00613086" w:rsidRDefault="00613086" w:rsidP="00A2664D">
      <w:pPr>
        <w:spacing w:after="0" w:line="240" w:lineRule="auto"/>
      </w:pPr>
      <w:r>
        <w:separator/>
      </w:r>
    </w:p>
  </w:footnote>
  <w:footnote w:type="continuationSeparator" w:id="0">
    <w:p w14:paraId="2BF8B6A2" w14:textId="77777777" w:rsidR="00613086" w:rsidRDefault="00613086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EE250D3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2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ins w:id="3" w:author="JiW" w:date="2025-10-27T10:44:00Z" w16du:dateUtc="2025-10-27T09:44:00Z">
        <w:r w:rsidR="00063307">
          <w:rPr>
            <w:rFonts w:ascii="Cambria" w:hAnsi="Cambria" w:cs="Arial"/>
            <w:sz w:val="16"/>
            <w:szCs w:val="16"/>
          </w:rPr>
          <w:t xml:space="preserve"> osoby </w:t>
        </w:r>
      </w:ins>
      <w:ins w:id="4" w:author="JiW" w:date="2025-10-27T10:45:00Z" w16du:dateUtc="2025-10-27T09:45:00Z">
        <w:r w:rsidR="00063307">
          <w:rPr>
            <w:rFonts w:ascii="Cambria" w:hAnsi="Cambria" w:cs="Arial"/>
            <w:sz w:val="16"/>
            <w:szCs w:val="16"/>
          </w:rPr>
          <w:t xml:space="preserve">fizycznej lub prawnej, </w:t>
        </w:r>
      </w:ins>
      <w:r w:rsidRPr="00DE47FC">
        <w:rPr>
          <w:rFonts w:ascii="Cambria" w:hAnsi="Cambria" w:cs="Arial"/>
          <w:sz w:val="16"/>
          <w:szCs w:val="16"/>
        </w:rPr>
        <w:t> podmiotu</w:t>
      </w:r>
      <w:ins w:id="5" w:author="JiW" w:date="2025-10-27T10:45:00Z" w16du:dateUtc="2025-10-27T09:45:00Z">
        <w:r w:rsidR="00063307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DE47FC">
        <w:rPr>
          <w:rFonts w:ascii="Cambria" w:hAnsi="Cambria" w:cs="Arial"/>
          <w:sz w:val="16"/>
          <w:szCs w:val="16"/>
        </w:rPr>
        <w:t>, o który</w:t>
      </w:r>
      <w:ins w:id="6" w:author="JiW" w:date="2025-10-27T10:45:00Z" w16du:dateUtc="2025-10-27T09:45:00Z">
        <w:r w:rsidR="00063307">
          <w:rPr>
            <w:rFonts w:ascii="Cambria" w:hAnsi="Cambria" w:cs="Arial"/>
            <w:sz w:val="16"/>
            <w:szCs w:val="16"/>
          </w:rPr>
          <w:t>ch</w:t>
        </w:r>
      </w:ins>
      <w:del w:id="7" w:author="JiW" w:date="2025-10-27T10:45:00Z" w16du:dateUtc="2025-10-27T09:45:00Z">
        <w:r w:rsidRPr="00DE47FC" w:rsidDel="00063307">
          <w:rPr>
            <w:rFonts w:ascii="Cambria" w:hAnsi="Cambria" w:cs="Arial"/>
            <w:sz w:val="16"/>
            <w:szCs w:val="16"/>
          </w:rPr>
          <w:delText>m</w:delText>
        </w:r>
      </w:del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2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Andrzejewska-Pasiut">
    <w15:presenceInfo w15:providerId="AD" w15:userId="S::anna.pasiut@ad.lasy.gov.pl::17eb637b-065f-4b94-ac90-31eb0bf2ff2c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D2114"/>
    <w:rsid w:val="002016D4"/>
    <w:rsid w:val="002207FF"/>
    <w:rsid w:val="00250EE0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13086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A37734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Anna Andrzejewska-Pasiut</cp:lastModifiedBy>
  <cp:revision>20</cp:revision>
  <dcterms:created xsi:type="dcterms:W3CDTF">2022-06-26T18:30:00Z</dcterms:created>
  <dcterms:modified xsi:type="dcterms:W3CDTF">2025-11-03T10:41:00Z</dcterms:modified>
</cp:coreProperties>
</file>